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80E" w:rsidRPr="009F4E3C" w:rsidRDefault="009B080E" w:rsidP="009B08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E3C">
        <w:rPr>
          <w:rFonts w:ascii="Times New Roman" w:hAnsi="Times New Roman" w:cs="Times New Roman"/>
          <w:b/>
          <w:sz w:val="24"/>
          <w:szCs w:val="24"/>
        </w:rPr>
        <w:t xml:space="preserve">Авторская программа </w:t>
      </w:r>
      <w:proofErr w:type="spellStart"/>
      <w:r w:rsidRPr="009F4E3C">
        <w:rPr>
          <w:rFonts w:ascii="Times New Roman" w:hAnsi="Times New Roman" w:cs="Times New Roman"/>
          <w:b/>
          <w:sz w:val="24"/>
          <w:szCs w:val="24"/>
        </w:rPr>
        <w:t>Стерника</w:t>
      </w:r>
      <w:proofErr w:type="spellEnd"/>
      <w:r w:rsidRPr="009F4E3C">
        <w:rPr>
          <w:rFonts w:ascii="Times New Roman" w:hAnsi="Times New Roman" w:cs="Times New Roman"/>
          <w:b/>
          <w:sz w:val="24"/>
          <w:szCs w:val="24"/>
        </w:rPr>
        <w:t xml:space="preserve"> Г.М.</w:t>
      </w:r>
    </w:p>
    <w:p w:rsidR="009B080E" w:rsidRPr="009B080E" w:rsidRDefault="009B080E" w:rsidP="004C303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30030B" w:rsidRPr="009B080E" w:rsidRDefault="0030030B" w:rsidP="004C303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9B080E">
        <w:rPr>
          <w:rFonts w:ascii="Times New Roman" w:hAnsi="Times New Roman" w:cs="Times New Roman"/>
          <w:b/>
          <w:caps/>
          <w:sz w:val="24"/>
          <w:szCs w:val="24"/>
        </w:rPr>
        <w:t>РЫНОК НЕДВИЖИМОСТИ: экономико-правовое содержание, закономерности развития в транзитивной экономике</w:t>
      </w:r>
      <w:r w:rsidR="009F4E3C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4C3030" w:rsidRDefault="004C3030" w:rsidP="004C30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0F57" w:rsidRDefault="00F20F57" w:rsidP="00F20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Целевая аудитория: владельцы бизнеса,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ТОП-менеджеры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менеджеры среднего звена брокерских,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девелоперских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оценочных, консалтинговых компаний, оперирующих на рынке недвижимости, специалисты этих компаний, а также преподаватели, аспиранты, студенты ВУЗов, интересующиеся проблематикой рынка недвижимости.</w:t>
      </w:r>
    </w:p>
    <w:p w:rsidR="00F20F57" w:rsidRPr="0030030B" w:rsidRDefault="00F20F57" w:rsidP="00F20F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30B" w:rsidRPr="0030030B" w:rsidRDefault="0030030B" w:rsidP="004C30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30B">
        <w:rPr>
          <w:rFonts w:ascii="Times New Roman" w:hAnsi="Times New Roman" w:cs="Times New Roman"/>
          <w:b/>
          <w:sz w:val="24"/>
          <w:szCs w:val="24"/>
        </w:rPr>
        <w:t xml:space="preserve">С О Д Е </w:t>
      </w:r>
      <w:proofErr w:type="gramStart"/>
      <w:r w:rsidRPr="0030030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0030B">
        <w:rPr>
          <w:rFonts w:ascii="Times New Roman" w:hAnsi="Times New Roman" w:cs="Times New Roman"/>
          <w:b/>
          <w:sz w:val="24"/>
          <w:szCs w:val="24"/>
        </w:rPr>
        <w:t xml:space="preserve"> Ж А Н И Е</w:t>
      </w:r>
      <w:r w:rsidR="004C3030">
        <w:rPr>
          <w:rFonts w:ascii="Times New Roman" w:hAnsi="Times New Roman" w:cs="Times New Roman"/>
          <w:b/>
          <w:sz w:val="24"/>
          <w:szCs w:val="24"/>
        </w:rPr>
        <w:t xml:space="preserve"> (48 </w:t>
      </w:r>
      <w:proofErr w:type="spellStart"/>
      <w:r w:rsidR="004C3030">
        <w:rPr>
          <w:rFonts w:ascii="Times New Roman" w:hAnsi="Times New Roman" w:cs="Times New Roman"/>
          <w:b/>
          <w:sz w:val="24"/>
          <w:szCs w:val="24"/>
        </w:rPr>
        <w:t>ак</w:t>
      </w:r>
      <w:proofErr w:type="spellEnd"/>
      <w:r w:rsidR="004C3030">
        <w:rPr>
          <w:rFonts w:ascii="Times New Roman" w:hAnsi="Times New Roman" w:cs="Times New Roman"/>
          <w:b/>
          <w:sz w:val="24"/>
          <w:szCs w:val="24"/>
        </w:rPr>
        <w:t>. часов)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caps/>
          <w:sz w:val="24"/>
          <w:szCs w:val="24"/>
        </w:rPr>
        <w:t>1. Системный анализ структуры рынка недвижимости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r w:rsidRPr="0030030B">
        <w:rPr>
          <w:b/>
          <w:sz w:val="24"/>
          <w:szCs w:val="24"/>
        </w:rPr>
        <w:t xml:space="preserve">1.1. </w:t>
      </w:r>
      <w:r w:rsidRPr="0030030B">
        <w:rPr>
          <w:b/>
          <w:sz w:val="24"/>
          <w:szCs w:val="24"/>
          <w:lang w:eastAsia="ar-SA"/>
        </w:rPr>
        <w:t>Рынок недвижимости: определение понятия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Рынок недвижимости как объект отраслевой экономической теории. Определение понятия «рынок недвижимости». 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Функции и инфраструктура рынка недвижимости. </w:t>
      </w:r>
      <w:r w:rsidRPr="003003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Принципы системного анализа рынка недвижимости. </w:t>
      </w: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Рынок недвижимости как несовершенный рынок</w:t>
      </w:r>
      <w:r w:rsidRPr="00300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30030B" w:rsidRPr="0030030B" w:rsidRDefault="0030030B" w:rsidP="00FC3F67">
      <w:pPr>
        <w:pStyle w:val="20"/>
        <w:rPr>
          <w:b/>
          <w:sz w:val="24"/>
          <w:szCs w:val="24"/>
        </w:rPr>
      </w:pPr>
      <w:r w:rsidRPr="0030030B">
        <w:rPr>
          <w:b/>
          <w:sz w:val="24"/>
          <w:szCs w:val="24"/>
        </w:rPr>
        <w:t>1.2. Правовая среда рынка недвижимости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Основные конституционные принципы, регулирующие рынок недвижимости. Правовая реформа земельно-имущественных отношений. </w:t>
      </w:r>
      <w:r w:rsidRPr="0030030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Перечень основных законодательных и нормативных актов федерального и регионального уровня, составляющие правовую среду рынка недвижимости. 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>Особенности правовой среды рынка в условиях транзитивной экономики России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r w:rsidRPr="0030030B">
        <w:rPr>
          <w:b/>
          <w:sz w:val="24"/>
          <w:szCs w:val="24"/>
        </w:rPr>
        <w:t>1.3. Классификация объектов недвижимости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Классификация (структуризация) объектов по </w:t>
      </w:r>
      <w:proofErr w:type="spellStart"/>
      <w:r w:rsidRPr="0030030B">
        <w:rPr>
          <w:rFonts w:ascii="Times New Roman" w:eastAsia="Times New Roman" w:hAnsi="Times New Roman" w:cs="Times New Roman"/>
          <w:sz w:val="24"/>
          <w:szCs w:val="24"/>
        </w:rPr>
        <w:t>морфотипу</w:t>
      </w:r>
      <w:proofErr w:type="spellEnd"/>
      <w:r w:rsidRPr="0030030B">
        <w:rPr>
          <w:rFonts w:ascii="Times New Roman" w:eastAsia="Times New Roman" w:hAnsi="Times New Roman" w:cs="Times New Roman"/>
          <w:sz w:val="24"/>
          <w:szCs w:val="24"/>
        </w:rPr>
        <w:t>, юридическому статусу, назначению. Определение понятий «недвижимый объект» (</w:t>
      </w:r>
      <w:r w:rsidRPr="0030030B">
        <w:rPr>
          <w:rFonts w:ascii="Times New Roman" w:eastAsia="Times New Roman" w:hAnsi="Times New Roman" w:cs="Times New Roman"/>
          <w:sz w:val="24"/>
          <w:szCs w:val="24"/>
          <w:lang w:val="en-US"/>
        </w:rPr>
        <w:t>Real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30B">
        <w:rPr>
          <w:rFonts w:ascii="Times New Roman" w:eastAsia="Times New Roman" w:hAnsi="Times New Roman" w:cs="Times New Roman"/>
          <w:sz w:val="24"/>
          <w:szCs w:val="24"/>
          <w:lang w:val="en-US"/>
        </w:rPr>
        <w:t>Estate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>), «недвижимость» (</w:t>
      </w:r>
      <w:r w:rsidRPr="0030030B">
        <w:rPr>
          <w:rFonts w:ascii="Times New Roman" w:eastAsia="Times New Roman" w:hAnsi="Times New Roman" w:cs="Times New Roman"/>
          <w:sz w:val="24"/>
          <w:szCs w:val="24"/>
          <w:lang w:val="en-US"/>
        </w:rPr>
        <w:t>Real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0030B">
        <w:rPr>
          <w:rFonts w:ascii="Times New Roman" w:eastAsia="Times New Roman" w:hAnsi="Times New Roman" w:cs="Times New Roman"/>
          <w:sz w:val="24"/>
          <w:szCs w:val="24"/>
          <w:lang w:val="en-US"/>
        </w:rPr>
        <w:t>Property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sz w:val="24"/>
          <w:szCs w:val="24"/>
        </w:rPr>
        <w:t>1.4. Процессы функционирования и субъекты рынка недвижимости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Субъекты спроса и предложения (клиенты рынка).</w:t>
      </w: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Институциональные и </w:t>
      </w:r>
      <w:proofErr w:type="spellStart"/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неинституциональные</w:t>
      </w:r>
      <w:proofErr w:type="spellEnd"/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профессиональные участники рынка. Профессии на рынке недвижимости и их виды деятельности</w:t>
      </w:r>
    </w:p>
    <w:p w:rsidR="0030030B" w:rsidRPr="0030030B" w:rsidRDefault="0030030B" w:rsidP="00FC3F67">
      <w:pPr>
        <w:pStyle w:val="20"/>
        <w:rPr>
          <w:b/>
          <w:sz w:val="24"/>
          <w:szCs w:val="24"/>
        </w:rPr>
      </w:pP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2. </w:t>
      </w:r>
      <w:r w:rsidRPr="0030030B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Рынок недвижимости как динамическая система </w:t>
      </w:r>
    </w:p>
    <w:p w:rsidR="0030030B" w:rsidRPr="0030030B" w:rsidRDefault="0030030B" w:rsidP="00FC3F67">
      <w:pPr>
        <w:pStyle w:val="20"/>
        <w:rPr>
          <w:color w:val="000000"/>
          <w:sz w:val="24"/>
          <w:szCs w:val="24"/>
        </w:rPr>
      </w:pPr>
      <w:r w:rsidRPr="0030030B">
        <w:rPr>
          <w:b/>
          <w:color w:val="000000"/>
          <w:sz w:val="24"/>
          <w:szCs w:val="24"/>
        </w:rPr>
        <w:t xml:space="preserve">2.2. Рынок недвижимости как кибернетическая управляемая </w:t>
      </w:r>
      <w:proofErr w:type="spellStart"/>
      <w:r w:rsidRPr="0030030B">
        <w:rPr>
          <w:b/>
          <w:color w:val="000000"/>
          <w:sz w:val="24"/>
          <w:szCs w:val="24"/>
        </w:rPr>
        <w:t>саморегулируемая</w:t>
      </w:r>
      <w:proofErr w:type="spellEnd"/>
      <w:r w:rsidRPr="0030030B">
        <w:rPr>
          <w:b/>
          <w:color w:val="000000"/>
          <w:sz w:val="24"/>
          <w:szCs w:val="24"/>
        </w:rPr>
        <w:t xml:space="preserve"> система с обратными связями </w:t>
      </w:r>
    </w:p>
    <w:p w:rsidR="0030030B" w:rsidRPr="0030030B" w:rsidRDefault="0030030B" w:rsidP="00FC3F67">
      <w:pPr>
        <w:pStyle w:val="20"/>
        <w:rPr>
          <w:b/>
          <w:bCs/>
          <w:color w:val="000000"/>
          <w:sz w:val="24"/>
          <w:szCs w:val="24"/>
        </w:rPr>
      </w:pPr>
      <w:r w:rsidRPr="0030030B">
        <w:rPr>
          <w:sz w:val="24"/>
          <w:szCs w:val="24"/>
        </w:rPr>
        <w:t xml:space="preserve">Структура кибернетической системы. Понятие о цикле управления объектом. Отбор наилучшего варианта решения. </w:t>
      </w:r>
      <w:r w:rsidRPr="0030030B">
        <w:rPr>
          <w:bCs/>
          <w:color w:val="000000"/>
          <w:sz w:val="24"/>
          <w:szCs w:val="24"/>
        </w:rPr>
        <w:t>Цикличность на рынке недвижимости</w:t>
      </w:r>
    </w:p>
    <w:p w:rsidR="0030030B" w:rsidRPr="0030030B" w:rsidRDefault="0030030B" w:rsidP="00FC3F67">
      <w:pPr>
        <w:pStyle w:val="20"/>
        <w:rPr>
          <w:bCs/>
          <w:sz w:val="24"/>
          <w:szCs w:val="24"/>
        </w:rPr>
      </w:pPr>
      <w:r w:rsidRPr="0030030B">
        <w:rPr>
          <w:b/>
          <w:color w:val="000000"/>
          <w:sz w:val="24"/>
          <w:szCs w:val="24"/>
        </w:rPr>
        <w:t xml:space="preserve">2.2. </w:t>
      </w:r>
      <w:r w:rsidRPr="0030030B">
        <w:rPr>
          <w:b/>
          <w:bCs/>
          <w:sz w:val="24"/>
          <w:szCs w:val="24"/>
        </w:rPr>
        <w:t>Особенности реализации основных макроэкономических законов рыночной экономики применительно к рынку недвижимости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Возможные причины нарушения равновесия спроса и предложения на рынке недвижимости. Неэластичность в краткосрочном периоде и эластичность в долгосрочном периоде предложения на рынке недвижимости по цене. Соотношение спроса и предложения – основная обратная связь саморегулирования в рыночной экономике.  </w:t>
      </w: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Особенности теории потребительского спроса применительно к рынку недвижимости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r w:rsidRPr="0030030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 xml:space="preserve">Факторы и закономерности, определяющие состояние и развитие рынка недвижимости в транзитивной экономике 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Факторы и закономерности, определяющие цену объекта недвижимости при данном состоянии рынка </w:t>
      </w:r>
    </w:p>
    <w:p w:rsid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Особенности рынка недвижимости в странах с развитой и развивающейся рыночной экономикой.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 Структура факторов, определяющих цену объекта. Закономерности 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lastRenderedPageBreak/>
        <w:t>взаимосвязи качества объекта, качества местоположения и цены (на примере рынка элитных новостроек Москвы)</w:t>
      </w:r>
    </w:p>
    <w:p w:rsidR="004C3030" w:rsidRDefault="004C3030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Факторы и закономерности, определяющие уровень цен в городе при данном состоянии рынка 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Экономические, физические, социальные, политические, нематериальные характеристики города (региона), влияющие на уровень цен и арендных ставок и активность рынка. Пространственно-параметрические закономерности регионального рынка жилья (на примере Московской области)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3.3. Факторы и закономерности становления и развития рынка недвижимости в развивающейся рыночной экономике 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3.3.1. Факторы, определяющие динамику рынка недвижимости</w:t>
      </w:r>
      <w:r w:rsidR="00534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Классификация факторов. Структура и взаимосвязи факторов. Баланс факторов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r w:rsidRPr="0030030B">
        <w:rPr>
          <w:bCs/>
          <w:sz w:val="24"/>
          <w:szCs w:val="24"/>
        </w:rPr>
        <w:t xml:space="preserve">3.3.2. Стадии развития рынка недвижимости жилья в </w:t>
      </w:r>
      <w:r w:rsidRPr="0030030B">
        <w:rPr>
          <w:sz w:val="24"/>
          <w:szCs w:val="24"/>
        </w:rPr>
        <w:t>новейшей истории России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r w:rsidRPr="0030030B">
        <w:rPr>
          <w:sz w:val="24"/>
          <w:szCs w:val="24"/>
        </w:rPr>
        <w:t>Москва и Петербург. Екатеринбург и Тверь. Новосибирск и Московская область. Ростов-на-Дону и Пермь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3.3.3. Макроэкономика и рынок недвижимости</w:t>
      </w:r>
      <w:r w:rsidR="00534A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proofErr w:type="spellStart"/>
      <w:r w:rsidRPr="0030030B">
        <w:rPr>
          <w:sz w:val="24"/>
          <w:szCs w:val="24"/>
        </w:rPr>
        <w:t>Двухвалютность</w:t>
      </w:r>
      <w:proofErr w:type="spellEnd"/>
      <w:r w:rsidRPr="0030030B">
        <w:rPr>
          <w:sz w:val="24"/>
          <w:szCs w:val="24"/>
        </w:rPr>
        <w:t xml:space="preserve"> рынка недвижимости России и закономерности изменения цен на жилье в городах с рублевой и долларовой номинацией цен. Соотношение курсов валют и его влияние на цены. Экспортные цены на нефть и темпы роста цен на жилье. Отток капитала и цены на жилье</w:t>
      </w:r>
    </w:p>
    <w:p w:rsidR="0030030B" w:rsidRPr="0030030B" w:rsidRDefault="0030030B" w:rsidP="00FC3F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0030B">
        <w:rPr>
          <w:rFonts w:ascii="Times New Roman" w:eastAsia="Arial Unicode MS" w:hAnsi="Times New Roman" w:cs="Times New Roman"/>
          <w:sz w:val="24"/>
          <w:szCs w:val="24"/>
        </w:rPr>
        <w:t>3.3.4. Особенности циклического развития рынка жилья в условиях устойчивого роста экономики России</w:t>
      </w:r>
      <w:r w:rsidR="00534A0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</w:p>
    <w:p w:rsidR="0030030B" w:rsidRPr="0030030B" w:rsidRDefault="0030030B" w:rsidP="00FC3F67">
      <w:pPr>
        <w:pStyle w:val="20"/>
        <w:rPr>
          <w:sz w:val="24"/>
          <w:szCs w:val="24"/>
        </w:rPr>
      </w:pPr>
      <w:r w:rsidRPr="0030030B">
        <w:rPr>
          <w:sz w:val="24"/>
          <w:szCs w:val="24"/>
        </w:rPr>
        <w:t>3.3.5. Влияние ситуации на рынке жилья на развитие ипотеки</w:t>
      </w:r>
      <w:r w:rsidR="00534A08">
        <w:rPr>
          <w:sz w:val="24"/>
          <w:szCs w:val="24"/>
        </w:rPr>
        <w:t xml:space="preserve">  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30030B">
        <w:rPr>
          <w:rFonts w:ascii="Times New Roman" w:eastAsia="Arial Unicode MS" w:hAnsi="Times New Roman" w:cs="Times New Roman"/>
          <w:bCs/>
          <w:sz w:val="24"/>
          <w:szCs w:val="24"/>
        </w:rPr>
        <w:t>3.3.6. Некоторые внутренние закономерности поведения показателей рынка недвижимости</w:t>
      </w:r>
      <w:r w:rsidR="00534A08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3.3.7. Пять макроэкономических законов функционирования рынка недвиж</w:t>
      </w:r>
      <w:r w:rsidR="00534A08">
        <w:rPr>
          <w:rFonts w:ascii="Times New Roman" w:hAnsi="Times New Roman" w:cs="Times New Roman"/>
          <w:sz w:val="24"/>
          <w:szCs w:val="24"/>
        </w:rPr>
        <w:t>имости в транзитивной экономике</w:t>
      </w:r>
    </w:p>
    <w:p w:rsidR="0030030B" w:rsidRPr="0030030B" w:rsidRDefault="0030030B" w:rsidP="00FC3F67">
      <w:pPr>
        <w:tabs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sz w:val="24"/>
          <w:szCs w:val="24"/>
        </w:rPr>
        <w:t>Закон выравнивания уровня цен с мировыми городами-аналогами при старте рынка. Закон долгосрочного роста цен на дефицитном рынке и закон среднесрочной цикличности динамики цен при высоком расслоении населения по доходам. Закон связанной цикличности различных показателей развития рынка (цены, общий и новый объем предложения, объем спроса, сделок, ипотечных сделок). Типология рынков недвижимости по эластичности цен при изменении темпов роста доходов населения</w:t>
      </w:r>
    </w:p>
    <w:p w:rsidR="0030030B" w:rsidRPr="0030030B" w:rsidRDefault="0030030B" w:rsidP="00FC3F67">
      <w:pPr>
        <w:pStyle w:val="20"/>
        <w:rPr>
          <w:bCs/>
          <w:sz w:val="24"/>
          <w:szCs w:val="24"/>
        </w:rPr>
      </w:pPr>
      <w:r w:rsidRPr="0030030B">
        <w:rPr>
          <w:bCs/>
          <w:sz w:val="24"/>
          <w:szCs w:val="24"/>
        </w:rPr>
        <w:t>3.3.8. Особенности кризисного развития рынка недвижимости</w:t>
      </w:r>
      <w:r w:rsidR="00FC3F67">
        <w:rPr>
          <w:bCs/>
          <w:sz w:val="24"/>
          <w:szCs w:val="24"/>
        </w:rPr>
        <w:t xml:space="preserve"> </w:t>
      </w:r>
    </w:p>
    <w:p w:rsidR="0030030B" w:rsidRDefault="0030030B" w:rsidP="00FC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 xml:space="preserve">Макроэкономические условия функционирования рынка недвижимости. 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>Ситуация на вторичном рынке жилья городов России (динамика о</w:t>
      </w:r>
      <w:del w:id="0" w:author="Sternik" w:date="2009-07-07T11:01:00Z">
        <w:r w:rsidRPr="0030030B" w:rsidDel="00812BBD">
          <w:rPr>
            <w:rFonts w:ascii="Times New Roman" w:eastAsia="Times New Roman" w:hAnsi="Times New Roman" w:cs="Times New Roman"/>
            <w:bCs/>
            <w:sz w:val="24"/>
            <w:szCs w:val="24"/>
          </w:rPr>
          <w:delText>3</w:delText>
        </w:r>
      </w:del>
      <w:del w:id="1" w:author="Sternik" w:date="2009-07-07T11:00:00Z">
        <w:r w:rsidRPr="0030030B" w:rsidDel="00812BBD">
          <w:rPr>
            <w:rFonts w:ascii="Times New Roman" w:eastAsia="Times New Roman" w:hAnsi="Times New Roman" w:cs="Times New Roman"/>
            <w:bCs/>
            <w:sz w:val="24"/>
            <w:szCs w:val="24"/>
          </w:rPr>
          <w:delText>Динамика основных показателей рын</w:delText>
        </w:r>
      </w:del>
      <w:ins w:id="2" w:author="Sternik" w:date="2009-07-07T11:00:00Z">
        <w:r w:rsidRPr="0030030B">
          <w:rPr>
            <w:rFonts w:ascii="Times New Roman" w:eastAsia="Times New Roman" w:hAnsi="Times New Roman" w:cs="Times New Roman"/>
            <w:bCs/>
            <w:sz w:val="24"/>
            <w:szCs w:val="24"/>
          </w:rPr>
          <w:t>бъем</w:t>
        </w:r>
      </w:ins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ов</w:t>
      </w:r>
      <w:ins w:id="3" w:author="Sternik" w:date="2009-07-07T11:00:00Z">
        <w:r w:rsidRPr="0030030B">
          <w:rPr>
            <w:rFonts w:ascii="Times New Roman" w:eastAsia="Times New Roman" w:hAnsi="Times New Roman" w:cs="Times New Roman"/>
            <w:bCs/>
            <w:sz w:val="24"/>
            <w:szCs w:val="24"/>
          </w:rPr>
          <w:t xml:space="preserve"> продаж</w:t>
        </w:r>
      </w:ins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, объемов предложения, сроков экспозиции, цен предложения). Ситуация на рынке строительства и продажи жилья (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>замедление объемов строительства и ввода жилья, п</w:t>
      </w:r>
      <w:ins w:id="4" w:author="Sternik" w:date="2009-07-14T12:22:00Z">
        <w:r w:rsidRPr="0030030B">
          <w:rPr>
            <w:rFonts w:ascii="Times New Roman" w:eastAsia="Times New Roman" w:hAnsi="Times New Roman" w:cs="Times New Roman"/>
            <w:sz w:val="24"/>
            <w:szCs w:val="24"/>
          </w:rPr>
          <w:t>ричины спада темпов роста ввода жилья</w:t>
        </w:r>
      </w:ins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0030B">
        <w:rPr>
          <w:rFonts w:ascii="Times New Roman" w:eastAsia="Times New Roman" w:hAnsi="Times New Roman" w:cs="Times New Roman"/>
          <w:bCs/>
          <w:sz w:val="24"/>
          <w:szCs w:val="24"/>
        </w:rPr>
        <w:t>сопоставление динамики цен на вторичном и первичном рынке жилья</w:t>
      </w:r>
      <w:r w:rsidRPr="0030030B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ins w:id="5" w:author="Sternik" w:date="2009-07-07T16:05:00Z">
        <w:r w:rsidRPr="0030030B">
          <w:rPr>
            <w:rFonts w:ascii="Times New Roman" w:eastAsia="Times New Roman" w:hAnsi="Times New Roman" w:cs="Times New Roman"/>
            <w:sz w:val="24"/>
            <w:szCs w:val="24"/>
          </w:rPr>
          <w:t>П</w:t>
        </w:r>
      </w:ins>
      <w:ins w:id="6" w:author="Sternik" w:date="2009-07-07T16:04:00Z">
        <w:r w:rsidRPr="0030030B">
          <w:rPr>
            <w:rFonts w:ascii="Times New Roman" w:eastAsia="Times New Roman" w:hAnsi="Times New Roman" w:cs="Times New Roman"/>
            <w:sz w:val="24"/>
            <w:szCs w:val="24"/>
          </w:rPr>
          <w:t>ерспективы развития ситуации на рынке жилья</w:t>
        </w:r>
      </w:ins>
      <w:r w:rsidR="00534A08">
        <w:rPr>
          <w:rFonts w:ascii="Times New Roman" w:hAnsi="Times New Roman" w:cs="Times New Roman"/>
          <w:sz w:val="24"/>
          <w:szCs w:val="24"/>
        </w:rPr>
        <w:t>.</w:t>
      </w:r>
    </w:p>
    <w:p w:rsidR="00787B19" w:rsidRDefault="00787B19" w:rsidP="00FC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B19" w:rsidRDefault="00787B19" w:rsidP="00FC3F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B19" w:rsidRPr="004C3030" w:rsidRDefault="00787B19" w:rsidP="00FC3F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3030">
        <w:rPr>
          <w:rFonts w:ascii="Times New Roman" w:hAnsi="Times New Roman" w:cs="Times New Roman"/>
          <w:b/>
          <w:sz w:val="24"/>
          <w:szCs w:val="24"/>
        </w:rPr>
        <w:t>Г.М.Стерник</w:t>
      </w:r>
      <w:proofErr w:type="spellEnd"/>
    </w:p>
    <w:p w:rsidR="00787B19" w:rsidRPr="004C3030" w:rsidRDefault="009F4E3C" w:rsidP="00FC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1.10</w:t>
      </w:r>
      <w:r w:rsidR="00787B19" w:rsidRPr="004C3030">
        <w:rPr>
          <w:rFonts w:ascii="Times New Roman" w:hAnsi="Times New Roman" w:cs="Times New Roman"/>
          <w:b/>
          <w:sz w:val="24"/>
          <w:szCs w:val="24"/>
        </w:rPr>
        <w:t>.10.</w:t>
      </w:r>
    </w:p>
    <w:p w:rsidR="0030030B" w:rsidRPr="0030030B" w:rsidRDefault="0030030B" w:rsidP="00FC3F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F32" w:rsidRPr="0030030B" w:rsidRDefault="00AB3F32" w:rsidP="0030030B">
      <w:pPr>
        <w:rPr>
          <w:lang w:val="en-US"/>
        </w:rPr>
      </w:pPr>
    </w:p>
    <w:sectPr w:rsidR="00AB3F32" w:rsidRPr="0030030B" w:rsidSect="00565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030B"/>
    <w:rsid w:val="000A6EAC"/>
    <w:rsid w:val="0030030B"/>
    <w:rsid w:val="00337270"/>
    <w:rsid w:val="004C3030"/>
    <w:rsid w:val="00534A08"/>
    <w:rsid w:val="005654A1"/>
    <w:rsid w:val="00787B19"/>
    <w:rsid w:val="009B080E"/>
    <w:rsid w:val="009F4E3C"/>
    <w:rsid w:val="00AB3F32"/>
    <w:rsid w:val="00F20F57"/>
    <w:rsid w:val="00FC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03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30030B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30030B"/>
    <w:pPr>
      <w:widowControl w:val="0"/>
      <w:spacing w:before="140" w:after="0" w:line="240" w:lineRule="auto"/>
      <w:jc w:val="both"/>
    </w:pPr>
    <w:rPr>
      <w:rFonts w:ascii="Arial" w:eastAsia="Times New Roman" w:hAnsi="Arial" w:cs="Times New Roman"/>
      <w:snapToGrid w:val="0"/>
      <w:sz w:val="16"/>
      <w:szCs w:val="20"/>
    </w:rPr>
  </w:style>
  <w:style w:type="paragraph" w:customStyle="1" w:styleId="FR1">
    <w:name w:val="FR1"/>
    <w:rsid w:val="0030030B"/>
    <w:pPr>
      <w:widowControl w:val="0"/>
      <w:autoSpaceDE w:val="0"/>
      <w:autoSpaceDN w:val="0"/>
      <w:adjustRightInd w:val="0"/>
      <w:spacing w:before="260" w:after="0" w:line="240" w:lineRule="auto"/>
      <w:ind w:firstLine="800"/>
      <w:jc w:val="both"/>
    </w:pPr>
    <w:rPr>
      <w:rFonts w:ascii="Arial" w:eastAsia="Times New Roman" w:hAnsi="Arial" w:cs="Arial"/>
      <w:sz w:val="72"/>
      <w:szCs w:val="72"/>
      <w:lang w:val="en-US"/>
    </w:rPr>
  </w:style>
  <w:style w:type="paragraph" w:customStyle="1" w:styleId="FR3">
    <w:name w:val="FR3"/>
    <w:rsid w:val="0030030B"/>
    <w:pPr>
      <w:widowControl w:val="0"/>
      <w:autoSpaceDE w:val="0"/>
      <w:autoSpaceDN w:val="0"/>
      <w:adjustRightInd w:val="0"/>
      <w:spacing w:after="0" w:line="240" w:lineRule="auto"/>
      <w:ind w:left="80"/>
      <w:jc w:val="both"/>
    </w:pPr>
    <w:rPr>
      <w:rFonts w:ascii="Times New Roman" w:eastAsia="Times New Roman" w:hAnsi="Times New Roman" w:cs="Times New Roman"/>
      <w:sz w:val="32"/>
      <w:szCs w:val="32"/>
      <w:lang w:val="en-US"/>
    </w:rPr>
  </w:style>
  <w:style w:type="paragraph" w:styleId="1">
    <w:name w:val="toc 1"/>
    <w:basedOn w:val="a"/>
    <w:next w:val="a"/>
    <w:autoRedefine/>
    <w:uiPriority w:val="39"/>
    <w:rsid w:val="0030030B"/>
    <w:pPr>
      <w:spacing w:before="240" w:after="120" w:line="240" w:lineRule="auto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2">
    <w:name w:val="toc 2"/>
    <w:basedOn w:val="a"/>
    <w:next w:val="a"/>
    <w:autoRedefine/>
    <w:uiPriority w:val="39"/>
    <w:rsid w:val="0030030B"/>
    <w:pPr>
      <w:spacing w:before="120" w:after="0" w:line="240" w:lineRule="auto"/>
      <w:ind w:left="240"/>
    </w:pPr>
    <w:rPr>
      <w:rFonts w:ascii="Calibri" w:eastAsia="Times New Roman" w:hAnsi="Calibri" w:cs="Times New Roman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rsid w:val="0030030B"/>
    <w:pPr>
      <w:spacing w:after="0" w:line="240" w:lineRule="auto"/>
      <w:ind w:left="480"/>
    </w:pPr>
    <w:rPr>
      <w:rFonts w:ascii="Calibri" w:eastAsia="Times New Roman" w:hAnsi="Calibri" w:cs="Times New Roman"/>
      <w:sz w:val="20"/>
      <w:szCs w:val="20"/>
    </w:rPr>
  </w:style>
  <w:style w:type="paragraph" w:styleId="4">
    <w:name w:val="toc 4"/>
    <w:basedOn w:val="a"/>
    <w:next w:val="a"/>
    <w:autoRedefine/>
    <w:uiPriority w:val="39"/>
    <w:rsid w:val="0030030B"/>
    <w:pPr>
      <w:spacing w:after="0" w:line="240" w:lineRule="auto"/>
      <w:ind w:left="720"/>
    </w:pPr>
    <w:rPr>
      <w:rFonts w:ascii="Calibri" w:eastAsia="Times New Roman" w:hAnsi="Calibri" w:cs="Times New Roman"/>
      <w:sz w:val="20"/>
      <w:szCs w:val="20"/>
    </w:rPr>
  </w:style>
  <w:style w:type="paragraph" w:styleId="20">
    <w:name w:val="Body Text 2"/>
    <w:basedOn w:val="a"/>
    <w:link w:val="21"/>
    <w:rsid w:val="003003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">
    <w:name w:val="Основной текст 2 Знак"/>
    <w:basedOn w:val="a0"/>
    <w:link w:val="20"/>
    <w:rsid w:val="0030030B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FCH</Company>
  <LinksUpToDate>false</LinksUpToDate>
  <CharactersWithSpaces>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8</cp:revision>
  <dcterms:created xsi:type="dcterms:W3CDTF">2010-09-02T07:38:00Z</dcterms:created>
  <dcterms:modified xsi:type="dcterms:W3CDTF">2010-10-09T03:41:00Z</dcterms:modified>
</cp:coreProperties>
</file>